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5D1" w:rsidRPr="005555D1" w:rsidRDefault="005555D1" w:rsidP="005555D1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5555D1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обществознанию Межличностные отношения 6 класс</w:t>
      </w:r>
    </w:p>
    <w:p w:rsidR="005555D1" w:rsidRPr="005555D1" w:rsidRDefault="005555D1" w:rsidP="005555D1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5555D1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обществознанию Межличностные отношения для учащихся 6 класса. Тест содержит 2 варианта по 8 заданий и предназначен для проверки знаний по теме Человек среди людей.</w:t>
      </w:r>
    </w:p>
    <w:p w:rsidR="005555D1" w:rsidRPr="005555D1" w:rsidRDefault="005555D1" w:rsidP="005555D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5555D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наиболее точное определение.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Межличностные отношения — это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взаимосвязи, которые возникают между людьми в совместной деятельности и общении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контакты человека с окружающим миром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воздействие общества на личность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чувства, которые возникают между людьми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 правильно.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По стилю межличностные отношения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не отличаются друг от друга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разделяются на отношения знакомства и товарищества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делятся </w:t>
        </w:r>
        <w:proofErr w:type="gramStart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на</w:t>
        </w:r>
        <w:proofErr w:type="gramEnd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официальные и личные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бывают позитивные и негативные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Укажите позицию из </w:t>
        </w:r>
        <w:proofErr w:type="gramStart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ниже, которая </w:t>
        </w:r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</w:t>
        </w:r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softHyphen/>
          <w:t>щает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приведённый перечень: знакомство, приятельство, то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варищество, дружба, любовь.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межличностные стереотипы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деловые и личные контакты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участие в совместной деятельности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виды межличностных отношений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из приведённых примеров иллюстрирует понятие </w:t>
        </w:r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стереотип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?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Летние месяцы дети Петровых проводят у бабушки.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Игорь Петров считает, что все девочки болтушки.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 воскресеньям семья Петровых отправляется на дачу.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Несколько лет подряд Игорь Петров побеждал в школь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ной математической олимпиаде.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Основой межличностных отношений в первую очередь являетс</w:t>
        </w:r>
        <w:proofErr w:type="gramStart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я(</w:t>
        </w:r>
        <w:proofErr w:type="gramEnd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</w:t>
        </w:r>
        <w:proofErr w:type="spellStart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ются</w:t>
        </w:r>
        <w:proofErr w:type="spellEnd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)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стереотипы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материальные потребности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отсутствие ограничений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взаимодействие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Отношения товарищества </w:t>
        </w:r>
        <w:proofErr w:type="gramStart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связаны</w:t>
        </w:r>
        <w:proofErr w:type="gramEnd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прежде всего с возмож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ностью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встретить человека на у </w:t>
        </w:r>
        <w:proofErr w:type="gramStart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лице</w:t>
        </w:r>
        <w:proofErr w:type="gramEnd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доверить человеку сокровенные мечты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участвовать в совместной деятельности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создать семью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правильное высказывание.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Стереотипы могут отрицательно влиять на межличностные отношения.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Межличностные отношения могут быть только деловыми.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Приятели — это самые верные друзья.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Любые контакты между людьми относятся к межлично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стным отношениям.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0"/>
        <w:gridCol w:w="11120"/>
      </w:tblGrid>
      <w:tr w:rsidR="005555D1" w:rsidRPr="005555D1" w:rsidTr="005555D1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5555D1" w:rsidRPr="005555D1" w:rsidRDefault="005555D1" w:rsidP="005555D1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5555D1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……….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5555D1" w:rsidRPr="005555D1" w:rsidRDefault="005555D1" w:rsidP="005555D1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5555D1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Неприязнь, отрицательное отношение</w:t>
            </w:r>
          </w:p>
        </w:tc>
      </w:tr>
      <w:tr w:rsidR="005555D1" w:rsidRPr="005555D1" w:rsidTr="005555D1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5555D1" w:rsidRPr="005555D1" w:rsidRDefault="005555D1" w:rsidP="005555D1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5555D1">
              <w:rPr>
                <w:rFonts w:ascii="inherit" w:eastAsia="Times New Roman" w:hAnsi="inherit" w:cs="Segoe UI"/>
                <w:b/>
                <w:bCs/>
                <w:color w:val="555555"/>
                <w:sz w:val="26"/>
                <w:szCs w:val="26"/>
                <w:bdr w:val="none" w:sz="0" w:space="0" w:color="auto" w:frame="1"/>
                <w:lang w:eastAsia="ru-RU"/>
              </w:rPr>
              <w:t>Симпатия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5555D1" w:rsidRPr="005555D1" w:rsidRDefault="005555D1" w:rsidP="005555D1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5555D1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Внутреннее расположение, благожелательное отношение</w:t>
            </w:r>
          </w:p>
        </w:tc>
      </w:tr>
    </w:tbl>
    <w:p w:rsidR="005555D1" w:rsidRPr="005555D1" w:rsidRDefault="005555D1" w:rsidP="005555D1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3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33" w:author="Unknown">
        <w:r w:rsidRPr="005555D1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Найдите наиболее точное определение.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Стереотип </w:t>
        </w:r>
        <w:proofErr w:type="gramStart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-э</w:t>
        </w:r>
        <w:proofErr w:type="gramEnd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то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привычка, сформировавшаяся на основе повторения сходных действий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антипатия к другим людям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обобщенное представление об особенностях людей, часто неточное, упрощенное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внутреннее расположение к другому человеку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Закончите предложение правильно.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Межличностные отношения подразумевают, что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между их участниками возникает любовь или ненависть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них могут участвовать только два человека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3) </w:t>
        </w:r>
        <w:proofErr w:type="gramEnd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человек наделён чувствами по отношению к другим людям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один или несколько человек вступают в непосредствен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ный контакт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3.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Укажите позицию из </w:t>
        </w:r>
        <w:proofErr w:type="gramStart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перечисленных</w:t>
        </w:r>
        <w:proofErr w:type="gramEnd"/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ниже, которая </w:t>
        </w:r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обоб</w:t>
        </w:r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softHyphen/>
          <w:t>щает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приведённый перечень: доверие, уважение, благодар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ность, восхищение.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чувства, которые объединяют людей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чувства, порождающие антипатию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формальные (официальные) чувства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межличностные отношения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из приведённых примеров иллюстрирует понятие </w:t>
        </w:r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межличностные отношения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?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Известный учёный-историк выступил перед старше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классниками.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Однажды шестиклассник Андрей встретил на улице знаменитого клоуна.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Группа учеников работает над проектом.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Настя регулярно читает блог популярного певца.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Основой межличностных отношений является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отсутствие правил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совместная деятельность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антипатия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определённое число участников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Приятельские отношения в первую очередь связаны с воз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можностью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разделить досуг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встретить человека по дороге в школу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доверить тайну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участвовать в совместной деятельности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правильное высказывание.</w:t>
        </w:r>
      </w:ins>
    </w:p>
    <w:p w:rsidR="005555D1" w:rsidRPr="005555D1" w:rsidRDefault="005555D1" w:rsidP="005555D1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Знакомства — наиболее редкий вид межличностных от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ношений.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межличностных отношениях важны взаимопонимание и взаимодействие.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Официальные межличностные отношения не требуют взаимодействия.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Чувства всегда мешают установлению межличностных отношений.</w:t>
        </w:r>
      </w:ins>
    </w:p>
    <w:p w:rsidR="005555D1" w:rsidRPr="005555D1" w:rsidRDefault="005555D1" w:rsidP="005555D1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5555D1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Заполните пропуск в таблице.</w:t>
        </w:r>
      </w:ins>
    </w:p>
    <w:tbl>
      <w:tblPr>
        <w:tblW w:w="13500" w:type="dxa"/>
        <w:tblCellSpacing w:w="1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7"/>
        <w:gridCol w:w="3661"/>
        <w:gridCol w:w="2233"/>
        <w:gridCol w:w="2254"/>
        <w:gridCol w:w="2205"/>
      </w:tblGrid>
      <w:tr w:rsidR="005555D1" w:rsidRPr="005555D1" w:rsidTr="005555D1">
        <w:trPr>
          <w:tblCellSpacing w:w="15" w:type="dxa"/>
        </w:trPr>
        <w:tc>
          <w:tcPr>
            <w:tcW w:w="0" w:type="auto"/>
            <w:gridSpan w:val="5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5555D1" w:rsidRPr="005555D1" w:rsidRDefault="005555D1" w:rsidP="005555D1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5555D1">
              <w:rPr>
                <w:rFonts w:ascii="inherit" w:eastAsia="Times New Roman" w:hAnsi="inherit" w:cs="Segoe UI"/>
                <w:b/>
                <w:bCs/>
                <w:color w:val="555555"/>
                <w:sz w:val="26"/>
                <w:szCs w:val="26"/>
                <w:bdr w:val="none" w:sz="0" w:space="0" w:color="auto" w:frame="1"/>
                <w:lang w:eastAsia="ru-RU"/>
              </w:rPr>
              <w:t>Виды межличностных отношений</w:t>
            </w:r>
          </w:p>
        </w:tc>
      </w:tr>
      <w:tr w:rsidR="005555D1" w:rsidRPr="005555D1" w:rsidTr="005555D1">
        <w:trPr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5555D1" w:rsidRPr="005555D1" w:rsidRDefault="005555D1" w:rsidP="005555D1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5555D1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Знакомство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5555D1" w:rsidRPr="005555D1" w:rsidRDefault="005555D1" w:rsidP="005555D1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5555D1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Приятельство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5555D1" w:rsidRPr="005555D1" w:rsidRDefault="005555D1" w:rsidP="005555D1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5555D1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Дружба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5555D1" w:rsidRPr="005555D1" w:rsidRDefault="005555D1" w:rsidP="005555D1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5555D1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Любовь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5555D1" w:rsidRPr="005555D1" w:rsidRDefault="005555D1" w:rsidP="005555D1">
            <w:pPr>
              <w:spacing w:after="0" w:line="300" w:lineRule="atLeast"/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</w:pPr>
            <w:r w:rsidRPr="005555D1">
              <w:rPr>
                <w:rFonts w:ascii="inherit" w:eastAsia="Times New Roman" w:hAnsi="inherit" w:cs="Segoe UI"/>
                <w:color w:val="555555"/>
                <w:sz w:val="26"/>
                <w:szCs w:val="26"/>
                <w:lang w:eastAsia="ru-RU"/>
              </w:rPr>
              <w:t>……….</w:t>
            </w:r>
          </w:p>
        </w:tc>
      </w:tr>
    </w:tbl>
    <w:p w:rsidR="005555D1" w:rsidRPr="005555D1" w:rsidRDefault="005555D1" w:rsidP="005555D1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5555D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обществознанию Межличностные отношения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555D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1-1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2-3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8-антипатия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5555D1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2-4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5555D1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8-товарищество</w:t>
        </w:r>
      </w:ins>
    </w:p>
    <w:p w:rsidR="009D54C2" w:rsidRDefault="009D54C2">
      <w:bookmarkStart w:id="66" w:name="_GoBack"/>
      <w:bookmarkEnd w:id="66"/>
    </w:p>
    <w:sectPr w:rsidR="009D5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88"/>
    <w:rsid w:val="005555D1"/>
    <w:rsid w:val="009D54C2"/>
    <w:rsid w:val="00C5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5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5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55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55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55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5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55D1"/>
    <w:rPr>
      <w:b/>
      <w:bCs/>
    </w:rPr>
  </w:style>
  <w:style w:type="character" w:customStyle="1" w:styleId="apple-converted-space">
    <w:name w:val="apple-converted-space"/>
    <w:basedOn w:val="a0"/>
    <w:rsid w:val="005555D1"/>
  </w:style>
  <w:style w:type="paragraph" w:customStyle="1" w:styleId="sertxt">
    <w:name w:val="sertxt"/>
    <w:basedOn w:val="a"/>
    <w:rsid w:val="0055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5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55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55D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55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55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5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55D1"/>
    <w:rPr>
      <w:b/>
      <w:bCs/>
    </w:rPr>
  </w:style>
  <w:style w:type="character" w:customStyle="1" w:styleId="apple-converted-space">
    <w:name w:val="apple-converted-space"/>
    <w:basedOn w:val="a0"/>
    <w:rsid w:val="005555D1"/>
  </w:style>
  <w:style w:type="paragraph" w:customStyle="1" w:styleId="sertxt">
    <w:name w:val="sertxt"/>
    <w:basedOn w:val="a"/>
    <w:rsid w:val="00555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6087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996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611</Words>
  <Characters>3488</Characters>
  <Application>Microsoft Office Word</Application>
  <DocSecurity>0</DocSecurity>
  <Lines>29</Lines>
  <Paragraphs>8</Paragraphs>
  <ScaleCrop>false</ScaleCrop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2019-02-07T06:50:00Z</dcterms:created>
  <dcterms:modified xsi:type="dcterms:W3CDTF">2019-02-07T06:50:00Z</dcterms:modified>
</cp:coreProperties>
</file>